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重庆市门、窗用未增塑聚氯乙烯(PVC-U)型材</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产品质量监督抽查实施细则（2020年</w:t>
      </w:r>
      <w:r>
        <w:rPr>
          <w:rFonts w:hint="eastAsia" w:ascii="方正小标宋简体" w:hAnsi="仿宋" w:eastAsia="方正小标宋简体" w:cs="方正仿宋简体"/>
          <w:color w:val="000000"/>
          <w:sz w:val="32"/>
          <w:szCs w:val="32"/>
          <w:lang w:val="en-US" w:eastAsia="zh-CN"/>
        </w:rPr>
        <w:t>二季度</w:t>
      </w:r>
      <w:r>
        <w:rPr>
          <w:rFonts w:hint="eastAsia" w:ascii="方正小标宋简体" w:hAnsi="仿宋" w:eastAsia="方正小标宋简体" w:cs="方正仿宋简体"/>
          <w:color w:val="000000"/>
          <w:sz w:val="32"/>
          <w:szCs w:val="32"/>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w:t>
      </w:r>
      <w:r>
        <w:rPr>
          <w:rFonts w:hint="eastAsia" w:ascii="宋体" w:hAnsi="宋体"/>
          <w:szCs w:val="21"/>
          <w:lang w:val="en-US" w:eastAsia="zh-CN"/>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每批次产品抽取样品9根，每根截取3段，每段1m，其中6根×3段×1m/段为检验样品，剩余3根×3段×1m/段为备用样品。备用样品留存于承检机构。随机数一般可使用随机数表、随机数骰子或扑克牌等方法产生。</w:t>
      </w: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表1  检验项目和检验方法</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2"/>
        <w:gridCol w:w="3548"/>
        <w:gridCol w:w="2258"/>
        <w:gridCol w:w="2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1" w:hRule="atLeast"/>
        </w:trPr>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1933" w:type="pct"/>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1230" w:type="pct"/>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1392" w:type="pct"/>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1933" w:type="pct"/>
            <w:vAlign w:val="center"/>
          </w:tcPr>
          <w:p>
            <w:pPr>
              <w:jc w:val="center"/>
              <w:rPr>
                <w:rFonts w:ascii="宋体" w:cs="仿宋_GB2312"/>
              </w:rPr>
            </w:pPr>
            <w:r>
              <w:rPr>
                <w:rFonts w:hint="eastAsia" w:ascii="宋体" w:hAnsi="宋体" w:cs="仿宋_GB2312"/>
              </w:rPr>
              <w:t>主型材的壁厚</w:t>
            </w:r>
          </w:p>
        </w:tc>
        <w:tc>
          <w:tcPr>
            <w:tcW w:w="1230" w:type="pct"/>
            <w:vAlign w:val="center"/>
          </w:tcPr>
          <w:p>
            <w:pPr>
              <w:spacing w:line="400" w:lineRule="exact"/>
              <w:jc w:val="center"/>
              <w:rPr>
                <w:rFonts w:ascii="宋体" w:hAnsi="宋体"/>
                <w:color w:val="000000"/>
                <w:szCs w:val="21"/>
              </w:rPr>
            </w:pPr>
            <w:r>
              <w:rPr>
                <w:rFonts w:hint="eastAsia" w:ascii="宋体" w:hAnsi="宋体" w:cs="仿宋_GB2312"/>
                <w:szCs w:val="21"/>
              </w:rPr>
              <w:t>GB/T 8814-2017</w:t>
            </w:r>
          </w:p>
        </w:tc>
        <w:tc>
          <w:tcPr>
            <w:tcW w:w="1392" w:type="pct"/>
            <w:vAlign w:val="center"/>
          </w:tcPr>
          <w:p>
            <w:pPr>
              <w:jc w:val="center"/>
              <w:rPr>
                <w:rFonts w:ascii="宋体" w:hAnsi="宋体" w:cs="仿宋_GB2312"/>
                <w:szCs w:val="21"/>
              </w:rPr>
            </w:pPr>
            <w:r>
              <w:rPr>
                <w:rFonts w:hint="eastAsia" w:ascii="宋体" w:hAnsi="宋体" w:cs="仿宋_GB2312"/>
                <w:szCs w:val="21"/>
              </w:rPr>
              <w:t>GB/T 8814-2017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1933" w:type="pct"/>
            <w:vAlign w:val="center"/>
          </w:tcPr>
          <w:p>
            <w:pPr>
              <w:jc w:val="center"/>
              <w:rPr>
                <w:rFonts w:ascii="宋体" w:hAnsi="宋体" w:cs="仿宋_GB2312"/>
                <w:szCs w:val="21"/>
              </w:rPr>
            </w:pPr>
            <w:r>
              <w:rPr>
                <w:rFonts w:hint="eastAsia" w:ascii="宋体" w:hAnsi="宋体" w:cs="仿宋_GB2312"/>
                <w:szCs w:val="21"/>
              </w:rPr>
              <w:t>加热后尺寸变化率</w:t>
            </w:r>
          </w:p>
        </w:tc>
        <w:tc>
          <w:tcPr>
            <w:tcW w:w="1230" w:type="pct"/>
            <w:vAlign w:val="center"/>
          </w:tcPr>
          <w:p>
            <w:pPr>
              <w:spacing w:line="400" w:lineRule="exact"/>
              <w:jc w:val="center"/>
              <w:rPr>
                <w:rFonts w:ascii="宋体" w:hAnsi="宋体"/>
                <w:szCs w:val="21"/>
              </w:rPr>
            </w:pPr>
            <w:r>
              <w:rPr>
                <w:rFonts w:hint="eastAsia" w:ascii="宋体" w:hAnsi="宋体" w:cs="仿宋_GB2312"/>
                <w:szCs w:val="21"/>
              </w:rPr>
              <w:t>GB/T 8814-2017</w:t>
            </w:r>
          </w:p>
        </w:tc>
        <w:tc>
          <w:tcPr>
            <w:tcW w:w="1392" w:type="pct"/>
            <w:vAlign w:val="center"/>
          </w:tcPr>
          <w:p>
            <w:pPr>
              <w:jc w:val="center"/>
              <w:rPr>
                <w:rFonts w:ascii="宋体" w:hAnsi="宋体" w:cs="仿宋_GB2312"/>
                <w:szCs w:val="21"/>
              </w:rPr>
            </w:pPr>
            <w:r>
              <w:rPr>
                <w:rFonts w:hint="eastAsia" w:ascii="宋体" w:hAnsi="宋体" w:cs="仿宋_GB2312"/>
                <w:szCs w:val="21"/>
              </w:rPr>
              <w:t>GB/T 8814-2017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933" w:type="pct"/>
            <w:vAlign w:val="center"/>
          </w:tcPr>
          <w:p>
            <w:pPr>
              <w:jc w:val="center"/>
              <w:rPr>
                <w:rFonts w:ascii="宋体" w:hAnsi="宋体" w:cs="仿宋_GB2312"/>
                <w:szCs w:val="21"/>
              </w:rPr>
            </w:pPr>
            <w:r>
              <w:rPr>
                <w:rFonts w:hint="eastAsia" w:ascii="宋体" w:hAnsi="宋体" w:cs="仿宋_GB2312"/>
                <w:szCs w:val="21"/>
              </w:rPr>
              <w:t>加热后状态</w:t>
            </w:r>
          </w:p>
        </w:tc>
        <w:tc>
          <w:tcPr>
            <w:tcW w:w="1230" w:type="pct"/>
            <w:vAlign w:val="center"/>
          </w:tcPr>
          <w:p>
            <w:pPr>
              <w:spacing w:line="400" w:lineRule="exact"/>
              <w:jc w:val="center"/>
              <w:rPr>
                <w:rFonts w:ascii="宋体" w:hAnsi="宋体"/>
                <w:szCs w:val="21"/>
              </w:rPr>
            </w:pPr>
            <w:r>
              <w:rPr>
                <w:rFonts w:hint="eastAsia" w:ascii="宋体" w:hAnsi="宋体" w:cs="仿宋_GB2312"/>
                <w:szCs w:val="21"/>
              </w:rPr>
              <w:t>GB/T 8814-2017</w:t>
            </w:r>
          </w:p>
        </w:tc>
        <w:tc>
          <w:tcPr>
            <w:tcW w:w="1392" w:type="pct"/>
            <w:vAlign w:val="center"/>
          </w:tcPr>
          <w:p>
            <w:pPr>
              <w:jc w:val="center"/>
              <w:rPr>
                <w:rFonts w:ascii="宋体" w:hAnsi="宋体" w:cs="仿宋_GB2312"/>
                <w:szCs w:val="21"/>
              </w:rPr>
            </w:pPr>
            <w:r>
              <w:rPr>
                <w:rFonts w:hint="eastAsia" w:ascii="宋体" w:hAnsi="宋体" w:cs="仿宋_GB2312"/>
                <w:szCs w:val="21"/>
              </w:rPr>
              <w:t>GB/T 8814-2017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933" w:type="pct"/>
            <w:vAlign w:val="center"/>
          </w:tcPr>
          <w:p>
            <w:pPr>
              <w:jc w:val="center"/>
              <w:rPr>
                <w:rFonts w:ascii="宋体" w:hAnsi="宋体" w:cs="仿宋_GB2312"/>
                <w:szCs w:val="21"/>
              </w:rPr>
            </w:pPr>
            <w:r>
              <w:rPr>
                <w:rFonts w:hint="eastAsia" w:ascii="宋体" w:hAnsi="宋体" w:cs="仿宋_GB2312"/>
                <w:szCs w:val="21"/>
              </w:rPr>
              <w:t>主型材的落锤冲击</w:t>
            </w:r>
          </w:p>
        </w:tc>
        <w:tc>
          <w:tcPr>
            <w:tcW w:w="1230" w:type="pct"/>
            <w:vAlign w:val="center"/>
          </w:tcPr>
          <w:p>
            <w:pPr>
              <w:spacing w:line="400" w:lineRule="exact"/>
              <w:jc w:val="center"/>
              <w:rPr>
                <w:rFonts w:ascii="宋体" w:hAnsi="宋体"/>
                <w:szCs w:val="21"/>
              </w:rPr>
            </w:pPr>
            <w:r>
              <w:rPr>
                <w:rFonts w:hint="eastAsia" w:ascii="宋体" w:hAnsi="宋体" w:cs="仿宋_GB2312"/>
                <w:szCs w:val="21"/>
              </w:rPr>
              <w:t>GB/T 8814-2017</w:t>
            </w:r>
          </w:p>
        </w:tc>
        <w:tc>
          <w:tcPr>
            <w:tcW w:w="1392" w:type="pct"/>
            <w:vAlign w:val="center"/>
          </w:tcPr>
          <w:p>
            <w:pPr>
              <w:spacing w:line="400" w:lineRule="exact"/>
              <w:jc w:val="center"/>
              <w:rPr>
                <w:rFonts w:ascii="宋体" w:hAnsi="宋体"/>
                <w:szCs w:val="21"/>
              </w:rPr>
            </w:pPr>
            <w:r>
              <w:rPr>
                <w:rFonts w:hint="eastAsia" w:ascii="宋体" w:hAnsi="宋体" w:cs="仿宋_GB2312"/>
                <w:szCs w:val="21"/>
              </w:rPr>
              <w:t>GB/T 8814-2017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933" w:type="pct"/>
            <w:vAlign w:val="center"/>
          </w:tcPr>
          <w:p>
            <w:pPr>
              <w:jc w:val="center"/>
              <w:rPr>
                <w:rFonts w:ascii="宋体" w:hAnsi="宋体" w:cs="仿宋_GB2312"/>
                <w:szCs w:val="21"/>
              </w:rPr>
            </w:pPr>
            <w:r>
              <w:rPr>
                <w:rFonts w:hint="eastAsia" w:ascii="宋体" w:hAnsi="宋体" w:cs="仿宋_GB2312"/>
                <w:szCs w:val="21"/>
              </w:rPr>
              <w:t>密度</w:t>
            </w:r>
          </w:p>
        </w:tc>
        <w:tc>
          <w:tcPr>
            <w:tcW w:w="1230" w:type="pct"/>
            <w:vAlign w:val="center"/>
          </w:tcPr>
          <w:p>
            <w:pPr>
              <w:spacing w:line="400" w:lineRule="exact"/>
              <w:jc w:val="center"/>
              <w:rPr>
                <w:rFonts w:ascii="宋体" w:hAnsi="宋体"/>
                <w:szCs w:val="21"/>
              </w:rPr>
            </w:pPr>
            <w:r>
              <w:rPr>
                <w:rFonts w:hint="eastAsia" w:ascii="宋体" w:hAnsi="宋体" w:cs="仿宋_GB2312"/>
                <w:szCs w:val="21"/>
              </w:rPr>
              <w:t>GB/T 8814-2017</w:t>
            </w:r>
          </w:p>
        </w:tc>
        <w:tc>
          <w:tcPr>
            <w:tcW w:w="1392" w:type="pct"/>
            <w:vAlign w:val="center"/>
          </w:tcPr>
          <w:p>
            <w:pPr>
              <w:jc w:val="center"/>
              <w:rPr>
                <w:rFonts w:ascii="宋体" w:hAnsi="宋体" w:cs="仿宋_GB2312"/>
                <w:szCs w:val="21"/>
              </w:rPr>
            </w:pPr>
            <w:r>
              <w:rPr>
                <w:rFonts w:hint="eastAsia" w:ascii="宋体" w:hAnsi="宋体" w:cs="仿宋_GB2312"/>
                <w:szCs w:val="21"/>
              </w:rPr>
              <w:t>GB/T 1033.1-2008</w:t>
            </w:r>
            <w:r>
              <w:rPr>
                <w:rFonts w:hint="eastAsia" w:ascii="宋体" w:hAnsi="宋体" w:cs="仿宋_GB2312"/>
                <w:szCs w:val="21"/>
                <w:lang w:val="en-US" w:eastAsia="zh-CN"/>
              </w:rPr>
              <w:t xml:space="preserve"> </w:t>
            </w:r>
            <w:r>
              <w:rPr>
                <w:rFonts w:hint="eastAsia" w:ascii="宋体" w:hAnsi="宋体" w:cs="仿宋_GB2312"/>
                <w:szCs w:val="21"/>
              </w:rPr>
              <w:t>A法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1933" w:type="pct"/>
            <w:vAlign w:val="center"/>
          </w:tcPr>
          <w:p>
            <w:pPr>
              <w:jc w:val="center"/>
              <w:rPr>
                <w:rFonts w:ascii="宋体" w:hAnsi="宋体" w:cs="仿宋_GB2312"/>
                <w:szCs w:val="21"/>
              </w:rPr>
            </w:pPr>
            <w:r>
              <w:rPr>
                <w:rFonts w:hint="eastAsia" w:ascii="宋体" w:hAnsi="宋体" w:cs="仿宋_GB2312"/>
                <w:szCs w:val="21"/>
              </w:rPr>
              <w:t>维卡软化温度</w:t>
            </w:r>
          </w:p>
        </w:tc>
        <w:tc>
          <w:tcPr>
            <w:tcW w:w="1230" w:type="pct"/>
            <w:vAlign w:val="center"/>
          </w:tcPr>
          <w:p>
            <w:pPr>
              <w:spacing w:line="400" w:lineRule="exact"/>
              <w:jc w:val="center"/>
              <w:rPr>
                <w:rFonts w:ascii="宋体" w:hAnsi="宋体"/>
                <w:szCs w:val="21"/>
              </w:rPr>
            </w:pPr>
            <w:r>
              <w:rPr>
                <w:rFonts w:hint="eastAsia" w:ascii="宋体" w:hAnsi="宋体" w:cs="仿宋_GB2312"/>
                <w:szCs w:val="21"/>
              </w:rPr>
              <w:t>GB/T 8814-2017</w:t>
            </w:r>
          </w:p>
        </w:tc>
        <w:tc>
          <w:tcPr>
            <w:tcW w:w="1392" w:type="pct"/>
            <w:vAlign w:val="center"/>
          </w:tcPr>
          <w:p>
            <w:pPr>
              <w:jc w:val="center"/>
              <w:rPr>
                <w:rFonts w:ascii="宋体" w:hAnsi="宋体" w:cs="仿宋_GB2312"/>
                <w:szCs w:val="21"/>
              </w:rPr>
            </w:pPr>
            <w:r>
              <w:rPr>
                <w:rFonts w:hint="eastAsia" w:ascii="宋体" w:hAnsi="宋体" w:cs="仿宋_GB2312"/>
                <w:szCs w:val="21"/>
              </w:rPr>
              <w:t>GB/T 1633-2000</w:t>
            </w:r>
            <w:r>
              <w:rPr>
                <w:rFonts w:hint="eastAsia" w:ascii="宋体" w:hAnsi="宋体" w:cs="仿宋_GB2312"/>
                <w:szCs w:val="21"/>
                <w:lang w:val="en-US" w:eastAsia="zh-CN"/>
              </w:rPr>
              <w:t xml:space="preserve"> </w:t>
            </w:r>
            <w:r>
              <w:rPr>
                <w:rFonts w:hint="eastAsia" w:ascii="宋体" w:hAnsi="宋体" w:cs="仿宋_GB2312"/>
                <w:szCs w:val="21"/>
              </w:rPr>
              <w:t>B</w:t>
            </w:r>
            <w:r>
              <w:rPr>
                <w:rFonts w:hint="eastAsia" w:ascii="宋体" w:hAnsi="宋体" w:cs="仿宋_GB2312"/>
                <w:szCs w:val="21"/>
                <w:vertAlign w:val="subscript"/>
              </w:rPr>
              <w:t>50</w:t>
            </w:r>
            <w:r>
              <w:rPr>
                <w:rFonts w:hint="eastAsia" w:ascii="宋体" w:hAnsi="宋体" w:cs="仿宋_GB2312"/>
                <w:szCs w:val="21"/>
              </w:rPr>
              <w:t>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1933" w:type="pct"/>
            <w:vAlign w:val="center"/>
          </w:tcPr>
          <w:p>
            <w:pPr>
              <w:jc w:val="center"/>
              <w:rPr>
                <w:rFonts w:ascii="宋体" w:hAnsi="宋体" w:cs="仿宋_GB2312"/>
                <w:szCs w:val="21"/>
              </w:rPr>
            </w:pPr>
            <w:r>
              <w:rPr>
                <w:rFonts w:hint="eastAsia" w:ascii="宋体" w:hAnsi="宋体" w:cs="仿宋_GB2312"/>
                <w:szCs w:val="21"/>
              </w:rPr>
              <w:t>拉伸屈服应力</w:t>
            </w:r>
          </w:p>
        </w:tc>
        <w:tc>
          <w:tcPr>
            <w:tcW w:w="1230" w:type="pct"/>
            <w:vAlign w:val="center"/>
          </w:tcPr>
          <w:p>
            <w:pPr>
              <w:spacing w:line="400" w:lineRule="exact"/>
              <w:jc w:val="center"/>
              <w:rPr>
                <w:rFonts w:ascii="宋体" w:hAnsi="宋体"/>
                <w:szCs w:val="21"/>
              </w:rPr>
            </w:pPr>
            <w:r>
              <w:rPr>
                <w:rFonts w:hint="eastAsia" w:ascii="宋体" w:hAnsi="宋体" w:cs="仿宋_GB2312"/>
                <w:szCs w:val="21"/>
              </w:rPr>
              <w:t>GB/T 8814-2017</w:t>
            </w:r>
          </w:p>
        </w:tc>
        <w:tc>
          <w:tcPr>
            <w:tcW w:w="1392" w:type="pct"/>
            <w:vAlign w:val="center"/>
          </w:tcPr>
          <w:p>
            <w:pPr>
              <w:jc w:val="center"/>
              <w:rPr>
                <w:rFonts w:ascii="宋体" w:hAnsi="宋体" w:cs="仿宋_GB2312"/>
                <w:szCs w:val="21"/>
              </w:rPr>
            </w:pPr>
            <w:r>
              <w:rPr>
                <w:rFonts w:hint="eastAsia" w:ascii="宋体" w:hAnsi="宋体" w:cs="仿宋_GB2312"/>
                <w:szCs w:val="21"/>
              </w:rPr>
              <w:t>GB/T 1040.2-2006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1933" w:type="pct"/>
            <w:vAlign w:val="center"/>
          </w:tcPr>
          <w:p>
            <w:pPr>
              <w:jc w:val="center"/>
              <w:rPr>
                <w:rFonts w:ascii="宋体" w:hAnsi="宋体" w:cs="仿宋_GB2312"/>
                <w:szCs w:val="21"/>
              </w:rPr>
            </w:pPr>
            <w:r>
              <w:rPr>
                <w:rFonts w:hint="eastAsia" w:ascii="宋体" w:hAnsi="宋体" w:cs="仿宋_GB2312"/>
                <w:szCs w:val="21"/>
              </w:rPr>
              <w:t>拉伸断裂应变</w:t>
            </w:r>
          </w:p>
        </w:tc>
        <w:tc>
          <w:tcPr>
            <w:tcW w:w="1230" w:type="pct"/>
            <w:vAlign w:val="center"/>
          </w:tcPr>
          <w:p>
            <w:pPr>
              <w:spacing w:line="400" w:lineRule="exact"/>
              <w:jc w:val="center"/>
              <w:rPr>
                <w:rFonts w:ascii="宋体" w:hAnsi="宋体"/>
                <w:szCs w:val="21"/>
              </w:rPr>
            </w:pPr>
            <w:r>
              <w:rPr>
                <w:rFonts w:hint="eastAsia" w:ascii="宋体" w:hAnsi="宋体" w:cs="仿宋_GB2312"/>
                <w:szCs w:val="21"/>
              </w:rPr>
              <w:t>GB/T 8814-2017</w:t>
            </w:r>
          </w:p>
        </w:tc>
        <w:tc>
          <w:tcPr>
            <w:tcW w:w="1392" w:type="pct"/>
            <w:vAlign w:val="center"/>
          </w:tcPr>
          <w:p>
            <w:pPr>
              <w:jc w:val="center"/>
              <w:rPr>
                <w:rFonts w:ascii="宋体" w:hAnsi="宋体" w:cs="仿宋_GB2312"/>
                <w:szCs w:val="21"/>
              </w:rPr>
            </w:pPr>
            <w:r>
              <w:rPr>
                <w:rFonts w:hint="eastAsia" w:ascii="宋体" w:hAnsi="宋体" w:cs="仿宋_GB2312"/>
                <w:szCs w:val="21"/>
              </w:rPr>
              <w:t>GB/T 1040.2-2006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1933" w:type="pct"/>
            <w:vAlign w:val="center"/>
          </w:tcPr>
          <w:p>
            <w:pPr>
              <w:jc w:val="center"/>
              <w:rPr>
                <w:rFonts w:ascii="宋体" w:hAnsi="宋体" w:cs="仿宋_GB2312"/>
                <w:szCs w:val="21"/>
              </w:rPr>
            </w:pPr>
            <w:r>
              <w:rPr>
                <w:rFonts w:hint="eastAsia" w:ascii="宋体" w:hAnsi="宋体" w:cs="仿宋_GB2312"/>
                <w:szCs w:val="21"/>
              </w:rPr>
              <w:t>弯曲弹性模量</w:t>
            </w:r>
          </w:p>
        </w:tc>
        <w:tc>
          <w:tcPr>
            <w:tcW w:w="1230" w:type="pct"/>
            <w:vAlign w:val="center"/>
          </w:tcPr>
          <w:p>
            <w:pPr>
              <w:spacing w:line="400" w:lineRule="exact"/>
              <w:jc w:val="center"/>
              <w:rPr>
                <w:rFonts w:ascii="宋体" w:hAnsi="宋体"/>
                <w:szCs w:val="21"/>
              </w:rPr>
            </w:pPr>
            <w:r>
              <w:rPr>
                <w:rFonts w:hint="eastAsia" w:ascii="宋体" w:hAnsi="宋体" w:cs="仿宋_GB2312"/>
                <w:szCs w:val="21"/>
              </w:rPr>
              <w:t>GB/T 8814-2017</w:t>
            </w:r>
          </w:p>
        </w:tc>
        <w:tc>
          <w:tcPr>
            <w:tcW w:w="1392" w:type="pct"/>
            <w:vAlign w:val="center"/>
          </w:tcPr>
          <w:p>
            <w:pPr>
              <w:jc w:val="center"/>
              <w:rPr>
                <w:rFonts w:ascii="宋体" w:hAnsi="宋体" w:cs="仿宋_GB2312"/>
                <w:szCs w:val="21"/>
              </w:rPr>
            </w:pPr>
            <w:r>
              <w:rPr>
                <w:rFonts w:hint="eastAsia" w:ascii="宋体" w:hAnsi="宋体" w:cs="仿宋_GB2312"/>
                <w:szCs w:val="21"/>
              </w:rPr>
              <w:t>GB/T 9341-2008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3" w:type="pct"/>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1933" w:type="pct"/>
            <w:vAlign w:val="center"/>
          </w:tcPr>
          <w:p>
            <w:pPr>
              <w:jc w:val="center"/>
              <w:rPr>
                <w:rFonts w:ascii="宋体" w:hAnsi="宋体" w:cs="仿宋_GB2312"/>
                <w:szCs w:val="21"/>
              </w:rPr>
            </w:pPr>
            <w:r>
              <w:rPr>
                <w:rFonts w:hint="eastAsia" w:ascii="宋体" w:hAnsi="宋体" w:cs="仿宋_GB2312"/>
                <w:szCs w:val="21"/>
              </w:rPr>
              <w:t>有害物质限量（铅、镉、六价铬、汞）</w:t>
            </w:r>
          </w:p>
        </w:tc>
        <w:tc>
          <w:tcPr>
            <w:tcW w:w="1230" w:type="pct"/>
            <w:vAlign w:val="center"/>
          </w:tcPr>
          <w:p>
            <w:pPr>
              <w:spacing w:line="400" w:lineRule="exact"/>
              <w:jc w:val="center"/>
              <w:rPr>
                <w:rFonts w:ascii="宋体" w:hAnsi="宋体"/>
                <w:szCs w:val="21"/>
              </w:rPr>
            </w:pPr>
            <w:r>
              <w:rPr>
                <w:rFonts w:hint="eastAsia" w:ascii="宋体" w:hAnsi="宋体" w:cs="仿宋_GB2312"/>
                <w:szCs w:val="21"/>
              </w:rPr>
              <w:t>GB/T 33284-2016</w:t>
            </w:r>
          </w:p>
        </w:tc>
        <w:tc>
          <w:tcPr>
            <w:tcW w:w="1392" w:type="pct"/>
            <w:vAlign w:val="center"/>
          </w:tcPr>
          <w:p>
            <w:pPr>
              <w:spacing w:line="400" w:lineRule="exact"/>
              <w:jc w:val="center"/>
              <w:rPr>
                <w:rFonts w:ascii="宋体" w:hAnsi="宋体"/>
                <w:szCs w:val="21"/>
              </w:rPr>
            </w:pPr>
            <w:r>
              <w:rPr>
                <w:rFonts w:hint="eastAsia" w:ascii="宋体" w:hAnsi="宋体" w:cs="仿宋_GB2312"/>
                <w:szCs w:val="21"/>
              </w:rPr>
              <w:t>GB/T 26125-2011</w:t>
            </w:r>
          </w:p>
        </w:tc>
      </w:tr>
    </w:tbl>
    <w:p>
      <w:pPr>
        <w:snapToGrid w:val="0"/>
        <w:spacing w:line="440" w:lineRule="exact"/>
        <w:rPr>
          <w:rFonts w:ascii="黑体" w:hAnsi="宋体" w:eastAsia="黑体"/>
          <w:color w:val="000000"/>
          <w:szCs w:val="21"/>
        </w:rPr>
      </w:pPr>
    </w:p>
    <w:p>
      <w:pPr>
        <w:snapToGrid w:val="0"/>
        <w:spacing w:line="440" w:lineRule="exact"/>
        <w:rPr>
          <w:rFonts w:ascii="黑体" w:hAnsi="黑体" w:eastAsia="黑体"/>
          <w:color w:val="000000"/>
          <w:szCs w:val="21"/>
        </w:rPr>
      </w:pPr>
      <w:r>
        <w:rPr>
          <w:rFonts w:hint="eastAsia" w:ascii="黑体" w:hAnsi="宋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hint="eastAsia" w:ascii="宋体" w:hAnsi="宋体" w:cs="仿宋_GB2312"/>
          <w:szCs w:val="21"/>
        </w:rPr>
      </w:pPr>
      <w:r>
        <w:rPr>
          <w:rFonts w:hint="eastAsia" w:ascii="宋体" w:hAnsi="宋体" w:cs="仿宋_GB2312"/>
          <w:szCs w:val="21"/>
        </w:rPr>
        <w:t>GB/T 8814-2017 门、窗用未增塑聚氯乙烯</w:t>
      </w:r>
      <w:r>
        <w:rPr>
          <w:rFonts w:hint="eastAsia" w:ascii="宋体" w:hAnsi="宋体" w:cs="仿宋_GB2312"/>
          <w:szCs w:val="21"/>
          <w:lang w:eastAsia="zh-CN"/>
        </w:rPr>
        <w:t>（</w:t>
      </w:r>
      <w:r>
        <w:rPr>
          <w:rFonts w:hint="eastAsia" w:ascii="宋体" w:hAnsi="宋体" w:cs="仿宋_GB2312"/>
          <w:szCs w:val="21"/>
        </w:rPr>
        <w:t>PVC-U</w:t>
      </w:r>
      <w:r>
        <w:rPr>
          <w:rFonts w:hint="eastAsia" w:ascii="宋体" w:hAnsi="宋体" w:cs="仿宋_GB2312"/>
          <w:szCs w:val="21"/>
          <w:lang w:eastAsia="zh-CN"/>
        </w:rPr>
        <w:t>）</w:t>
      </w:r>
      <w:r>
        <w:rPr>
          <w:rFonts w:hint="eastAsia" w:ascii="宋体" w:hAnsi="宋体" w:cs="仿宋_GB2312"/>
          <w:szCs w:val="21"/>
        </w:rPr>
        <w:t>型材</w:t>
      </w:r>
    </w:p>
    <w:p>
      <w:pPr>
        <w:snapToGrid w:val="0"/>
        <w:spacing w:line="440" w:lineRule="exact"/>
        <w:ind w:firstLine="420" w:firstLineChars="200"/>
        <w:rPr>
          <w:rFonts w:hint="eastAsia" w:ascii="宋体" w:hAnsi="宋体" w:cs="仿宋_GB2312"/>
          <w:szCs w:val="21"/>
          <w:lang w:val="en-US" w:eastAsia="zh-CN"/>
        </w:rPr>
      </w:pPr>
      <w:r>
        <w:rPr>
          <w:rFonts w:hint="eastAsia" w:ascii="宋体" w:hAnsi="宋体" w:cs="仿宋_GB2312"/>
          <w:szCs w:val="21"/>
        </w:rPr>
        <w:t>GB/T 33284-2016</w:t>
      </w:r>
      <w:r>
        <w:rPr>
          <w:rFonts w:hint="eastAsia" w:ascii="宋体" w:hAnsi="宋体" w:cs="仿宋_GB2312"/>
          <w:szCs w:val="21"/>
          <w:lang w:val="en-US" w:eastAsia="zh-CN"/>
        </w:rPr>
        <w:t xml:space="preserve"> 室内装饰装修材料 门、窗用未增塑聚氯乙烯（PVC-U）型材有害物质限量</w:t>
      </w:r>
    </w:p>
    <w:p>
      <w:pPr>
        <w:snapToGrid w:val="0"/>
        <w:spacing w:line="440" w:lineRule="exact"/>
        <w:ind w:firstLine="420" w:firstLineChars="200"/>
        <w:rPr>
          <w:rFonts w:hint="eastAsia" w:ascii="宋体" w:hAnsi="宋体" w:cs="仿宋_GB2312"/>
          <w:szCs w:val="21"/>
          <w:lang w:val="en-US" w:eastAsia="zh-CN"/>
        </w:rPr>
      </w:pPr>
      <w:r>
        <w:rPr>
          <w:rFonts w:hint="eastAsia" w:ascii="宋体" w:hAnsi="宋体" w:cs="仿宋_GB2312"/>
          <w:szCs w:val="21"/>
          <w:lang w:val="en-US" w:eastAsia="zh-CN"/>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w:t>
      </w:r>
      <w:bookmarkStart w:id="0" w:name="_GoBack"/>
      <w:bookmarkEnd w:id="0"/>
      <w:r>
        <w:rPr>
          <w:rFonts w:hint="eastAsia" w:ascii="宋体" w:hAnsi="宋体"/>
          <w:color w:val="000000"/>
          <w:szCs w:val="21"/>
        </w:rPr>
        <w:t>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w:t>
      </w:r>
    </w:p>
    <w:p>
      <w:pPr>
        <w:snapToGrid w:val="0"/>
        <w:spacing w:line="440" w:lineRule="exact"/>
        <w:ind w:firstLine="420"/>
        <w:rPr>
          <w:rFonts w:ascii="宋体" w:hAnsi="宋体"/>
          <w:color w:val="000000"/>
          <w:szCs w:val="21"/>
        </w:rPr>
      </w:pPr>
      <w:r>
        <w:rPr>
          <w:rFonts w:hint="eastAsia" w:ascii="宋体" w:hAnsi="宋体"/>
          <w:color w:val="000000"/>
          <w:szCs w:val="21"/>
        </w:rPr>
        <w:t>主型材的壁厚检验5根型材，当有1个（含）以上试样的测量结果超出标准规定的偏差范围，判定该项不合格。</w:t>
      </w:r>
    </w:p>
    <w:p>
      <w:pPr>
        <w:snapToGrid w:val="0"/>
        <w:spacing w:line="440" w:lineRule="exact"/>
        <w:ind w:firstLine="420"/>
        <w:rPr>
          <w:rFonts w:ascii="宋体" w:hAnsi="宋体"/>
          <w:color w:val="000000"/>
          <w:szCs w:val="21"/>
        </w:rPr>
      </w:pPr>
      <w:r>
        <w:rPr>
          <w:rFonts w:hint="eastAsia" w:ascii="宋体" w:hAnsi="宋体"/>
          <w:color w:val="000000"/>
          <w:szCs w:val="21"/>
        </w:rPr>
        <w:t>有害物质限量</w:t>
      </w:r>
      <w:r>
        <w:rPr>
          <w:rFonts w:hint="eastAsia" w:ascii="宋体" w:hAnsi="宋体" w:cs="仿宋_GB2312"/>
          <w:szCs w:val="21"/>
        </w:rPr>
        <w:t>有不符合要求项时，</w:t>
      </w:r>
      <w:r>
        <w:rPr>
          <w:rFonts w:hint="eastAsia" w:ascii="宋体" w:hAnsi="宋体"/>
          <w:color w:val="000000"/>
          <w:szCs w:val="21"/>
        </w:rPr>
        <w:t>则判定该项不合格。</w:t>
      </w:r>
    </w:p>
    <w:p>
      <w:pPr>
        <w:snapToGrid w:val="0"/>
        <w:spacing w:line="440" w:lineRule="exact"/>
        <w:ind w:firstLine="420"/>
        <w:rPr>
          <w:rFonts w:ascii="宋体" w:hAnsi="宋体"/>
          <w:color w:val="000000"/>
          <w:szCs w:val="21"/>
        </w:rPr>
      </w:pPr>
      <w:r>
        <w:rPr>
          <w:rFonts w:hint="eastAsia" w:ascii="宋体" w:hAnsi="宋体"/>
          <w:color w:val="000000"/>
          <w:szCs w:val="21"/>
        </w:rPr>
        <w:t>其他检验项目中任一项检验结果不符合检验依据要求时，在剩余的检验样品中重新取样对该项目进行双倍复验，如仍不符合要求则判定该项不合格。</w:t>
      </w:r>
    </w:p>
    <w:p>
      <w:pPr>
        <w:snapToGrid w:val="0"/>
        <w:spacing w:line="440" w:lineRule="exact"/>
        <w:rPr>
          <w:rFonts w:ascii="宋体" w:hAnsi="宋体"/>
          <w:color w:val="000000"/>
          <w:szCs w:val="21"/>
        </w:rPr>
      </w:pPr>
      <w:r>
        <w:rPr>
          <w:rFonts w:hint="eastAsia" w:ascii="宋体" w:hAnsi="宋体"/>
          <w:color w:val="000000"/>
          <w:szCs w:val="21"/>
        </w:rPr>
        <w:t>3.2.2综合结论</w:t>
      </w:r>
    </w:p>
    <w:p>
      <w:pPr>
        <w:snapToGrid w:val="0"/>
        <w:spacing w:line="440" w:lineRule="exact"/>
        <w:ind w:firstLine="420"/>
        <w:rPr>
          <w:rFonts w:ascii="宋体" w:hAnsi="宋体"/>
          <w:color w:val="000000"/>
          <w:szCs w:val="21"/>
        </w:rPr>
      </w:pPr>
      <w:r>
        <w:rPr>
          <w:rFonts w:hint="eastAsia" w:ascii="宋体" w:hAnsi="宋体"/>
          <w:color w:val="000000"/>
          <w:szCs w:val="21"/>
        </w:rPr>
        <w:t>经检验，检验项目全部合格，判定为被抽查产品合格；检验项目中任一项或一项以上不合格，判定为被抽查产品不合格。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E1C1B"/>
    <w:rsid w:val="00063F4C"/>
    <w:rsid w:val="00070677"/>
    <w:rsid w:val="0007289B"/>
    <w:rsid w:val="000938BE"/>
    <w:rsid w:val="000B6890"/>
    <w:rsid w:val="000F47BD"/>
    <w:rsid w:val="001115F1"/>
    <w:rsid w:val="00121A44"/>
    <w:rsid w:val="00126693"/>
    <w:rsid w:val="00173D87"/>
    <w:rsid w:val="00176416"/>
    <w:rsid w:val="001F2517"/>
    <w:rsid w:val="001F3FE8"/>
    <w:rsid w:val="002020F7"/>
    <w:rsid w:val="00207F0B"/>
    <w:rsid w:val="002122B4"/>
    <w:rsid w:val="002125DA"/>
    <w:rsid w:val="00240531"/>
    <w:rsid w:val="00242627"/>
    <w:rsid w:val="00245C71"/>
    <w:rsid w:val="002472F3"/>
    <w:rsid w:val="00267D91"/>
    <w:rsid w:val="00272CA1"/>
    <w:rsid w:val="00277D59"/>
    <w:rsid w:val="00292F7F"/>
    <w:rsid w:val="002A2EBF"/>
    <w:rsid w:val="002A7AFD"/>
    <w:rsid w:val="002E7E3E"/>
    <w:rsid w:val="00311865"/>
    <w:rsid w:val="00330AF2"/>
    <w:rsid w:val="00335D77"/>
    <w:rsid w:val="00360E00"/>
    <w:rsid w:val="0036692D"/>
    <w:rsid w:val="003731A4"/>
    <w:rsid w:val="003808FF"/>
    <w:rsid w:val="003E1993"/>
    <w:rsid w:val="00414D47"/>
    <w:rsid w:val="00436CB6"/>
    <w:rsid w:val="00462B4F"/>
    <w:rsid w:val="00467A92"/>
    <w:rsid w:val="00473779"/>
    <w:rsid w:val="004B02D3"/>
    <w:rsid w:val="004C13EF"/>
    <w:rsid w:val="004E1C1B"/>
    <w:rsid w:val="00513180"/>
    <w:rsid w:val="0051476D"/>
    <w:rsid w:val="00553171"/>
    <w:rsid w:val="00556685"/>
    <w:rsid w:val="00561840"/>
    <w:rsid w:val="005832E3"/>
    <w:rsid w:val="005A4400"/>
    <w:rsid w:val="005B3386"/>
    <w:rsid w:val="005E3181"/>
    <w:rsid w:val="005F1C62"/>
    <w:rsid w:val="00605616"/>
    <w:rsid w:val="00622E51"/>
    <w:rsid w:val="00623104"/>
    <w:rsid w:val="00624D51"/>
    <w:rsid w:val="00637CA8"/>
    <w:rsid w:val="00681809"/>
    <w:rsid w:val="0068601B"/>
    <w:rsid w:val="006E7112"/>
    <w:rsid w:val="00714EC3"/>
    <w:rsid w:val="007652FF"/>
    <w:rsid w:val="0080779B"/>
    <w:rsid w:val="00813A0F"/>
    <w:rsid w:val="00814659"/>
    <w:rsid w:val="0084126C"/>
    <w:rsid w:val="008468A1"/>
    <w:rsid w:val="008619B6"/>
    <w:rsid w:val="008B6FC8"/>
    <w:rsid w:val="008C4CED"/>
    <w:rsid w:val="008E46F3"/>
    <w:rsid w:val="008E6FAA"/>
    <w:rsid w:val="00914F1C"/>
    <w:rsid w:val="00916257"/>
    <w:rsid w:val="009218FD"/>
    <w:rsid w:val="0097606A"/>
    <w:rsid w:val="009858C5"/>
    <w:rsid w:val="00995C43"/>
    <w:rsid w:val="00997868"/>
    <w:rsid w:val="009B0746"/>
    <w:rsid w:val="009E348C"/>
    <w:rsid w:val="009E3FA0"/>
    <w:rsid w:val="009F24E8"/>
    <w:rsid w:val="00A02043"/>
    <w:rsid w:val="00A03338"/>
    <w:rsid w:val="00A30649"/>
    <w:rsid w:val="00A67531"/>
    <w:rsid w:val="00A67D77"/>
    <w:rsid w:val="00A871CD"/>
    <w:rsid w:val="00A93EEF"/>
    <w:rsid w:val="00A957C3"/>
    <w:rsid w:val="00AB10A4"/>
    <w:rsid w:val="00AE0412"/>
    <w:rsid w:val="00AF7D1B"/>
    <w:rsid w:val="00B124EB"/>
    <w:rsid w:val="00B37A40"/>
    <w:rsid w:val="00B50BA4"/>
    <w:rsid w:val="00B61E92"/>
    <w:rsid w:val="00B918EF"/>
    <w:rsid w:val="00B97C1A"/>
    <w:rsid w:val="00BA5E18"/>
    <w:rsid w:val="00BB4190"/>
    <w:rsid w:val="00BD6C92"/>
    <w:rsid w:val="00BE295B"/>
    <w:rsid w:val="00BE42E1"/>
    <w:rsid w:val="00C04B27"/>
    <w:rsid w:val="00C6013D"/>
    <w:rsid w:val="00CA1AE0"/>
    <w:rsid w:val="00CC17D0"/>
    <w:rsid w:val="00D0415C"/>
    <w:rsid w:val="00D2319E"/>
    <w:rsid w:val="00D5109D"/>
    <w:rsid w:val="00D55EFB"/>
    <w:rsid w:val="00D63229"/>
    <w:rsid w:val="00D77826"/>
    <w:rsid w:val="00DB1A1F"/>
    <w:rsid w:val="00DC4B95"/>
    <w:rsid w:val="00DC5CE5"/>
    <w:rsid w:val="00DD5955"/>
    <w:rsid w:val="00E051B0"/>
    <w:rsid w:val="00E66A38"/>
    <w:rsid w:val="00EB1677"/>
    <w:rsid w:val="00EF3136"/>
    <w:rsid w:val="00EF5E2D"/>
    <w:rsid w:val="00F0536F"/>
    <w:rsid w:val="00F05AD7"/>
    <w:rsid w:val="00F15639"/>
    <w:rsid w:val="00F3295A"/>
    <w:rsid w:val="00F75132"/>
    <w:rsid w:val="00F75F78"/>
    <w:rsid w:val="00F762D5"/>
    <w:rsid w:val="00F85ECA"/>
    <w:rsid w:val="00FF7C2F"/>
    <w:rsid w:val="1BE91C39"/>
    <w:rsid w:val="25BC0F0F"/>
    <w:rsid w:val="46F04667"/>
    <w:rsid w:val="47305F85"/>
    <w:rsid w:val="79BF0DB3"/>
    <w:rsid w:val="7B23159C"/>
    <w:rsid w:val="7CC82DD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8">
    <w:name w:val="page number"/>
    <w:basedOn w:val="7"/>
    <w:qFormat/>
    <w:uiPriority w:val="0"/>
  </w:style>
  <w:style w:type="character" w:customStyle="1" w:styleId="9">
    <w:name w:val="页脚 Char"/>
    <w:basedOn w:val="7"/>
    <w:link w:val="3"/>
    <w:qFormat/>
    <w:uiPriority w:val="99"/>
    <w:rPr>
      <w:sz w:val="18"/>
      <w:szCs w:val="18"/>
    </w:rPr>
  </w:style>
  <w:style w:type="character" w:customStyle="1" w:styleId="10">
    <w:name w:val="页眉 Char"/>
    <w:basedOn w:val="7"/>
    <w:link w:val="4"/>
    <w:qFormat/>
    <w:uiPriority w:val="99"/>
    <w:rPr>
      <w:sz w:val="18"/>
      <w:szCs w:val="18"/>
    </w:rPr>
  </w:style>
  <w:style w:type="character" w:customStyle="1" w:styleId="11">
    <w:name w:val="页脚 Char1"/>
    <w:basedOn w:val="7"/>
    <w:link w:val="3"/>
    <w:semiHidden/>
    <w:qFormat/>
    <w:uiPriority w:val="99"/>
    <w:rPr>
      <w:rFonts w:ascii="Times New Roman" w:hAnsi="Times New Roman" w:eastAsia="宋体" w:cs="Times New Roman"/>
      <w:sz w:val="18"/>
      <w:szCs w:val="18"/>
    </w:rPr>
  </w:style>
  <w:style w:type="character" w:customStyle="1" w:styleId="12">
    <w:name w:val="页眉 Char1"/>
    <w:basedOn w:val="7"/>
    <w:link w:val="4"/>
    <w:semiHidden/>
    <w:qFormat/>
    <w:uiPriority w:val="99"/>
    <w:rPr>
      <w:rFonts w:ascii="Times New Roman" w:hAnsi="Times New Roman" w:eastAsia="宋体" w:cs="Times New Roman"/>
      <w:sz w:val="18"/>
      <w:szCs w:val="18"/>
    </w:rPr>
  </w:style>
  <w:style w:type="character" w:customStyle="1" w:styleId="13">
    <w:name w:val="批注框文本 Char"/>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161</Words>
  <Characters>923</Characters>
  <Lines>7</Lines>
  <Paragraphs>2</Paragraphs>
  <TotalTime>0</TotalTime>
  <ScaleCrop>false</ScaleCrop>
  <LinksUpToDate>false</LinksUpToDate>
  <CharactersWithSpaces>1082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2020-03-09T07:05:00Z</dcterms:created>
  <dc:creator>pc</dc:creator>
  <cp:lastModifiedBy>HP</cp:lastModifiedBy>
  <dcterms:modified xsi:type="dcterms:W3CDTF">2020-05-08T08:49:32Z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